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84091D">
        <w:rPr>
          <w:rFonts w:asciiTheme="minorHAnsi" w:hAnsiTheme="minorHAnsi" w:cs="Arial"/>
          <w:b/>
          <w:sz w:val="20"/>
          <w:szCs w:val="20"/>
        </w:rPr>
        <w:t>2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9C28EF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01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октября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Pr="00D0464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8F4F71" w:rsidRPr="009C28EF">
        <w:rPr>
          <w:rFonts w:asciiTheme="minorHAnsi" w:hAnsiTheme="minorHAnsi" w:cs="Arial"/>
          <w:sz w:val="20"/>
          <w:szCs w:val="20"/>
        </w:rPr>
        <w:t>2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</w:t>
      </w:r>
      <w:r w:rsidR="009E1949" w:rsidRPr="009C28EF">
        <w:rPr>
          <w:rFonts w:asciiTheme="minorHAnsi" w:hAnsiTheme="minorHAnsi" w:cs="Arial"/>
          <w:sz w:val="20"/>
          <w:szCs w:val="20"/>
        </w:rPr>
        <w:t>ы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3, </w:t>
      </w:r>
      <w:r w:rsidR="008F4F71" w:rsidRPr="009C28EF">
        <w:rPr>
          <w:rFonts w:asciiTheme="minorHAnsi" w:hAnsiTheme="minorHAnsi" w:cs="Arial"/>
          <w:sz w:val="20"/>
          <w:szCs w:val="20"/>
        </w:rPr>
        <w:t>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8F4F71">
        <w:rPr>
          <w:rFonts w:asciiTheme="minorHAnsi" w:hAnsiTheme="minorHAnsi" w:cs="Arial"/>
          <w:b/>
          <w:sz w:val="20"/>
          <w:szCs w:val="20"/>
        </w:rPr>
        <w:t>01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8F4F71">
        <w:rPr>
          <w:rFonts w:asciiTheme="minorHAnsi" w:hAnsiTheme="minorHAnsi" w:cs="Arial"/>
          <w:b/>
          <w:sz w:val="20"/>
          <w:szCs w:val="20"/>
        </w:rPr>
        <w:t>октября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2020г.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F520D3">
        <w:rPr>
          <w:rFonts w:asciiTheme="minorHAnsi" w:hAnsiTheme="minorHAnsi" w:cs="Arial"/>
          <w:sz w:val="20"/>
          <w:szCs w:val="20"/>
        </w:rPr>
        <w:t>7</w:t>
      </w:r>
      <w:r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>
        <w:rPr>
          <w:rFonts w:asciiTheme="minorHAnsi" w:hAnsiTheme="minorHAnsi" w:cs="Arial"/>
          <w:sz w:val="20"/>
          <w:szCs w:val="20"/>
        </w:rPr>
        <w:t xml:space="preserve">семи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7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1-7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>дресам электронной почты Сторон 1 - 7, указанным в пункте 7 настоящего Дополнительного соглашения.</w:t>
      </w:r>
    </w:p>
    <w:p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109052, г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60202F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 w:rsidRPr="006E5C78"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 w:rsidRPr="006E5C78">
              <w:rPr>
                <w:rFonts w:asciiTheme="minorHAnsi" w:hAnsiTheme="minorHAnsi" w:cs="Arial"/>
                <w:sz w:val="20"/>
                <w:szCs w:val="20"/>
              </w:rPr>
              <w:t>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</w:t>
            </w:r>
            <w:proofErr w:type="gramStart"/>
            <w:r w:rsidRPr="00EC7D61">
              <w:rPr>
                <w:rFonts w:asciiTheme="minorHAnsi" w:hAnsiTheme="minorHAnsi" w:cs="Arial"/>
                <w:sz w:val="20"/>
                <w:szCs w:val="20"/>
              </w:rPr>
              <w:t>Балканский</w:t>
            </w:r>
            <w:proofErr w:type="gramEnd"/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40737E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40737E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</w:t>
            </w:r>
            <w:r w:rsidRPr="0087548C">
              <w:rPr>
                <w:rFonts w:asciiTheme="minorHAnsi" w:hAnsiTheme="minorHAnsi" w:cs="Arial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sz w:val="20"/>
                <w:szCs w:val="20"/>
              </w:rPr>
              <w:t>С</w:t>
            </w: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="Arial"/>
                <w:sz w:val="20"/>
                <w:szCs w:val="20"/>
              </w:rPr>
              <w:t>Лаппо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proofErr w:type="gramStart"/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  <w:proofErr w:type="gramEnd"/>
    </w:p>
    <w:p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0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2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№2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9E1949" w:rsidRDefault="009E1949" w:rsidP="001C6AF9">
      <w:pPr>
        <w:pStyle w:val="1"/>
        <w:keepLines w:val="0"/>
        <w:numPr>
          <w:ilvl w:val="0"/>
          <w:numId w:val="6"/>
        </w:num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r w:rsidRPr="00A2741F">
        <w:rPr>
          <w:rFonts w:asciiTheme="minorHAnsi" w:hAnsiTheme="minorHAnsi" w:cstheme="minorHAnsi"/>
          <w:sz w:val="20"/>
          <w:szCs w:val="20"/>
        </w:rPr>
        <w:t xml:space="preserve">Перечень мест выполнения Стороной 3 в качестве Трансфер-агента функций по приему </w:t>
      </w:r>
    </w:p>
    <w:p w:rsidR="009E1949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FC3807">
        <w:rPr>
          <w:rFonts w:asciiTheme="minorHAnsi" w:hAnsiTheme="minorHAnsi" w:cstheme="minorHAnsi"/>
          <w:sz w:val="20"/>
          <w:szCs w:val="20"/>
        </w:rPr>
        <w:t>от зарегистрированных лиц и их уполномоченных представителей Операционных документов</w:t>
      </w:r>
    </w:p>
    <w:p w:rsidR="009E1949" w:rsidRPr="00FC3807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FC3807">
        <w:rPr>
          <w:rFonts w:asciiTheme="minorHAnsi" w:hAnsiTheme="minorHAnsi" w:cstheme="minorHAnsi"/>
          <w:sz w:val="20"/>
          <w:szCs w:val="20"/>
        </w:rPr>
        <w:t xml:space="preserve">(Пункты приема документов Стороны 3)* </w:t>
      </w:r>
    </w:p>
    <w:p w:rsidR="00B15022" w:rsidRPr="00B15022" w:rsidRDefault="00B15022" w:rsidP="00B15022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:rsidR="00B15022" w:rsidRPr="00FC3807" w:rsidRDefault="00B15022" w:rsidP="00B15022">
      <w:pPr>
        <w:spacing w:before="120"/>
        <w:rPr>
          <w:rFonts w:asciiTheme="minorHAnsi" w:hAnsiTheme="minorHAnsi" w:cstheme="minorHAnsi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B15022" w:rsidRPr="00A2741F" w:rsidTr="00B15022">
        <w:trPr>
          <w:trHeight w:val="796"/>
        </w:trPr>
        <w:tc>
          <w:tcPr>
            <w:tcW w:w="540" w:type="dxa"/>
          </w:tcPr>
          <w:p w:rsidR="00B15022" w:rsidRPr="00FC3807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№</w:t>
            </w:r>
          </w:p>
          <w:p w:rsidR="00B15022" w:rsidRPr="00FC3807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gramEnd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/п</w:t>
            </w:r>
          </w:p>
        </w:tc>
        <w:tc>
          <w:tcPr>
            <w:tcW w:w="2437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Наименование Пункта приема докумен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тов</w:t>
            </w:r>
          </w:p>
        </w:tc>
        <w:tc>
          <w:tcPr>
            <w:tcW w:w="3544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Адрес Пункта приема документов включая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указание субъекта РФ </w:t>
            </w:r>
          </w:p>
        </w:tc>
        <w:tc>
          <w:tcPr>
            <w:tcW w:w="3685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6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Банковские реквизиты</w:t>
            </w:r>
          </w:p>
        </w:tc>
      </w:tr>
      <w:tr w:rsidR="00B15022" w:rsidRPr="00A2741F" w:rsidTr="00B15022">
        <w:trPr>
          <w:trHeight w:val="1514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Центральный (Головной) офис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107996, Москва, ул. Стромынка, дом 18, корпус 5Б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Жизненко Олег Михайлович</w:t>
            </w:r>
          </w:p>
          <w:p w:rsidR="00B15022" w:rsidRPr="00A2741F" w:rsidRDefault="00782CB4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 xml:space="preserve">regru@rrost.ru  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Телефоны (495) 780-73-63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771801001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1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Архангельский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163000, Архангельская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Архангельск, проспект Троицкий, д.63, офис 25 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Попов Александр Петрович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arh@arh.rrost.ru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(8182) 287-440, (8182) 287-441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(8182) 287-440, (8182) 287-441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290143001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Астраханский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414040, г. Астрахань, Кировский район, ул. Победы, д.41, 4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Коваленков Николай Иванович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astrakhan@rrost.ru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301543001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Владивостокский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690001, г. Владивосток,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Светланская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, д. 82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Семенченко Владимир Васильевич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D4702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operroom@mail.rrost.ru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(4232) 22-68-01, (4232) 22-06-30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253602001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Владимирский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600001, г. Владимир, ул. Студеная Гора, д. 36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Ольшевский Вячеслав Михайлович</w:t>
            </w:r>
          </w:p>
          <w:p w:rsidR="00B15022" w:rsidRPr="00A2741F" w:rsidRDefault="00782CB4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5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v.olshevskiy@rrost.ru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(4922) 53-03-59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332743001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400066, Волгоградская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олгоград, ул.Мира, д.19, офис 309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Кнуренко Анна Владимировна</w:t>
            </w:r>
          </w:p>
          <w:p w:rsidR="00B15022" w:rsidRDefault="00782CB4" w:rsidP="00B15022">
            <w:pPr>
              <w:spacing w:line="276" w:lineRule="auto"/>
            </w:pPr>
            <w:hyperlink r:id="rId16" w:history="1">
              <w:r w:rsidR="00B15022" w:rsidRPr="00D47022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Volgograd@rrost.ru</w:t>
              </w:r>
            </w:hyperlink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(8442) 24-72-74, (8442) 24-72-79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344443001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Вологодский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160019,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ологда, ул.Комсомольская, д.55, оф.223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Павлова Людмила Николаевна</w:t>
            </w:r>
          </w:p>
          <w:p w:rsidR="00B15022" w:rsidRPr="00A2741F" w:rsidRDefault="00782CB4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vologda@mail.rrost.ru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(8172) 54-30-40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352543001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Воронежский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394006,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оронеж, ул.Карла Маркса, д.68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Полухин Вячеслав Аркадьевич</w:t>
            </w:r>
          </w:p>
          <w:p w:rsidR="00B15022" w:rsidRPr="00A2741F" w:rsidRDefault="00782CB4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polukhin@mail.rrost.ru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(473) 253-11-61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366645001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Горно-Алтайский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649000, Республика Алтай,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.Г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орно-Алтайск,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Улагашева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13,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Васильева Марина Александровна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m.vasileva@rrost.ru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(388-22) 2-20-10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041143001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Екатеринбургский филиал АО «НРК –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620026, г. Екатеринбург, ул. Народной Воли, дом 65, Бизнес-центр «NEBO», 3 этаж, офис № 310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Городищенский Александр Львович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FE026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a.gorodishenskiy@rrost.ru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(343) 223-23-50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668543001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307173, Курская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Макарова Елена Николаевна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e.makarova@rrost.ru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(471-48) 4-70-26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463302001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Ивановский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153000, Ивановская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Иваново,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Багаева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д.33А,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оф. 306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Дрожженникова Ирина Константиновна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7365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i.drozhzhennikova@rrost.ru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(4932) 30-89-40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370243001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Иркутский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664025, г. Иркутск, ул. Ленина, д.6, оф. 401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Соловьёва Татьяна Алексеевна</w:t>
            </w:r>
          </w:p>
          <w:p w:rsidR="00B15022" w:rsidRPr="00A2741F" w:rsidRDefault="00782CB4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B15022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irkutsk@mail.rrost.ru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380803001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Калининградский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236022, Калининградская область, 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Малыхина Виктория Вячеславовна</w:t>
            </w:r>
          </w:p>
          <w:p w:rsidR="00B15022" w:rsidRDefault="00782CB4" w:rsidP="00B15022">
            <w:hyperlink r:id="rId20" w:history="1">
              <w:r w:rsidR="00B15022" w:rsidRPr="0059736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kaliningrad@rrost.ru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(4012) 60-54-34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(4012) 60-54-64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390643001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Калужский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248001, Калужская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г. Калуга, ул. Суворова, 121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Овчинникова Юлия Григорьевна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>j.ovchinnikova@rrost.ru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(4842) 22-27-18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402843001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Камчатский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683000, Камчатский край, 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Мурадов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Руслан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Аликович</w:t>
            </w:r>
            <w:proofErr w:type="spellEnd"/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A118D3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l.beretskaya@rrost.ru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(4152) 41-95-25, (4152) 25-24-70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410102001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Кемеровский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650036, г. Кемерово,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Ленина, 90/2, 5 этаж,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офис 510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Родионова Галина Михайловна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g.rodionova@mail.rrost.ru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(3842) 35-30-78, (3842) 35-26-97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420543001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Кировский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610017, Кировская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иров, ул.Горького, д.5, офис 503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Нечаева Татьяна Михайловна</w:t>
            </w:r>
          </w:p>
          <w:p w:rsidR="00B15022" w:rsidRPr="000174EC" w:rsidRDefault="00B15022" w:rsidP="00B15022">
            <w:pPr>
              <w:rPr>
                <w:rStyle w:val="af0"/>
                <w:rFonts w:cstheme="minorHAnsi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kirov@rrost.ru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(8332) 40-56-31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(8332) 40-56-30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434543001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Коми республиканский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167026, Республика Коми,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Сыктывкар, пр. Бумажников, д.2,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Кузнецовская Майя Сергеевна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syktyvkar@rrost.ru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(8212) 29-33-84, (8212) 29-31-81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(8212) 29-31-80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112143001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681016, Хабаровский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Комсомольск-на-Амуре,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Мира, д. 13, </w:t>
            </w:r>
            <w:proofErr w:type="spellStart"/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корп</w:t>
            </w:r>
            <w:proofErr w:type="spellEnd"/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Fonts w:asciiTheme="minorHAnsi" w:hAnsiTheme="minorHAnsi" w:cstheme="minorHAnsi"/>
                <w:sz w:val="20"/>
                <w:szCs w:val="20"/>
              </w:rPr>
              <w:t>Лясконова Светлана Николаевна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s.lyaskonova@rrost.ru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(4217) 25-27-17, (4217) 59-16-13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270343001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Костромской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156601 г. Кострома, ул</w:t>
            </w: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омсомольская, д.4,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 52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Гречухин Дмитрий Викторович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6D1D6E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d.grechukhin@rrost.ru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Телефон/Факс (4942) 31-02-05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440143002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Краснодарский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350020, г. Краснодар, ул. Красная, д.180, Литер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этаж 4, офис 49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Черный Валерий Павлович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2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krasnodar@mail.rrost.ru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(861) 299-71-51, (861) 2-100-328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(861) 299-71-51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231043001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 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Красноярский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660017, г. Красноярск,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пр. Мира, д.94, оф. 314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Оруджева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Елена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Мирзаевна</w:t>
            </w:r>
            <w:proofErr w:type="spellEnd"/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krasnoyarsk@rrost.ru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(391) 216-51-01, (391) 223-20-30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246643001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Курганский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640000,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Курганская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Курган, ул. Володарского, 65, оф. 211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Воинков Валерий Анатольевич</w:t>
            </w:r>
          </w:p>
          <w:p w:rsidR="00B15022" w:rsidRPr="00A2741F" w:rsidRDefault="00782CB4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4" w:history="1">
              <w:r w:rsidR="00B15022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voinkov@mail.rrost.ru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(3522) 43-40-44, (3522) 46-65-80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450143001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Мордовский республиканский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430003 Республика Мордовия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Саранск, пр-т Ленина, 100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375"/>
            </w:tblGrid>
            <w:tr w:rsidR="00B15022" w:rsidRPr="00A2741F" w:rsidTr="00B15022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B15022" w:rsidRPr="00A2741F" w:rsidRDefault="00B15022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B15022" w:rsidRPr="00A2741F" w:rsidRDefault="00782CB4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hyperlink r:id="rId25" w:history="1">
                    <w:r w:rsidR="00B15022" w:rsidRPr="00A2741F">
                      <w:rPr>
                        <w:rStyle w:val="af0"/>
                        <w:rFonts w:asciiTheme="minorHAnsi" w:hAnsiTheme="minorHAnsi" w:cstheme="minorHAnsi"/>
                        <w:sz w:val="20"/>
                        <w:szCs w:val="20"/>
                      </w:rPr>
                      <w:t>polyanskiy@mail.rrost.ru</w:t>
                    </w:r>
                  </w:hyperlink>
                </w:p>
              </w:tc>
            </w:tr>
          </w:tbl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(834-2) 27-01-54, (834-2) 27-01-53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132643001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Мурманский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183038, Мурманская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Мурманск, проспект Ленина 73, оф. 202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Мареева Юлия Сергеевна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2CE8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murmansk@rrost.ru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(8152) 45-11-26, (8152) 45-11-27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519043001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Нижегородский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603000, Нижний Новгород,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Максима Горького, дом 117, офис № 916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Абросимов Александр Анатольевич</w:t>
            </w:r>
          </w:p>
          <w:p w:rsidR="00B15022" w:rsidRPr="00073648" w:rsidRDefault="00B15022" w:rsidP="00B15022">
            <w:pPr>
              <w:rPr>
                <w:rStyle w:val="af0"/>
                <w:rFonts w:cstheme="minorHAnsi"/>
              </w:rPr>
            </w:pPr>
            <w:r w:rsidRPr="00073648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nnovgorod@rrost.ru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(831) 234-02-64, (831) 234-02-65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526043001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Новгородский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173003, Новгородская область, г. Великий Новгород, набережная реки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Гзень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 11,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 этаж, пом. 11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Бутылин Вячеслав Иванович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4A8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vnovgorod@rrost.ru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532143001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353900, Краснодарский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Новороссийск, ул. Свободы, д.1, офис 117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Головко Татьяна Владимировна</w:t>
            </w:r>
          </w:p>
          <w:p w:rsidR="00B15022" w:rsidRDefault="00782CB4" w:rsidP="00B15022">
            <w:hyperlink r:id="rId26" w:history="1">
              <w:r w:rsidR="00B15022" w:rsidRPr="00297A57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novoross@rrost.ru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(8617) 64-29-00, (8617) 60-10-33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(8617) 64-29-00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231543001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630007, РФ, г. Новосибирск,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Коммунистическая, д. 50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Гусаров Сергей Анатольевич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nsk@nsk.rrost.ru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(383) 218-76-77, (383) 218-76-79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540643001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Норильский филиал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663305, г. Норильск,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Богдана Хмельницкого, д. 8, помещение 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Денисенко Наталия Викторовна</w:t>
            </w:r>
          </w:p>
          <w:p w:rsidR="00B15022" w:rsidRPr="00F7158F" w:rsidRDefault="00B15022" w:rsidP="00B15022">
            <w:pPr>
              <w:rPr>
                <w:rStyle w:val="af0"/>
                <w:rFonts w:cstheme="minorHAnsi"/>
              </w:rPr>
            </w:pPr>
            <w:r w:rsidRPr="00F7158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norilsk@rrost.ru</w:t>
            </w:r>
            <w:r w:rsidRPr="00F7158F">
              <w:rPr>
                <w:rStyle w:val="af0"/>
                <w:rFonts w:cstheme="minorHAnsi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(3919) 46-28-17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245743001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Октябрьский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656011, Алтайский край, г. Барнаул, Пр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.Л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енина, дом 127 корпус А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Болотова Татьяна Сергеевна</w:t>
            </w:r>
          </w:p>
          <w:p w:rsidR="00B15022" w:rsidRPr="00F7158F" w:rsidRDefault="00B15022" w:rsidP="00B15022">
            <w:pPr>
              <w:rPr>
                <w:rStyle w:val="af0"/>
                <w:rFonts w:cstheme="minorHAnsi"/>
              </w:rPr>
            </w:pPr>
            <w:r w:rsidRPr="00F7158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barnaul@rrost.ru</w:t>
            </w:r>
            <w:r w:rsidRPr="00F7158F">
              <w:rPr>
                <w:rStyle w:val="af0"/>
                <w:rFonts w:cstheme="minorHAnsi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(3852) 77-78-35, (3852) 77-64-58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(3852) 77-78-35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222143001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Омский филиал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644007, г. Омск,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.Ф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рунзе – ул. Герцена, д.80/18, оф. 726/8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Пташинская Наталья Леонидовна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omsk@mail.rrost.ru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550303001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Пермский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614000, Пермский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Кузьмина Ирина Александровна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perm@rrost.ru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590243001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Подольский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142100, г. Подольск, Московской области, ул. Февральская, д. 57, стр. 1</w:t>
            </w:r>
            <w:proofErr w:type="gramEnd"/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Сергеева Галина Алексеевна</w:t>
            </w:r>
          </w:p>
          <w:p w:rsidR="00B15022" w:rsidRPr="00A2741F" w:rsidRDefault="00782CB4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29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podolsk@mail.rrost.ru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Телефон(496) 755-77-01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503643001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Псковский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180000, Псковская область, город Псков, улица Советская, д. 60, 2 этаж, пом. 1010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Андронов Виктор Борисович</w:t>
            </w:r>
          </w:p>
          <w:p w:rsidR="00B15022" w:rsidRPr="00A2741F" w:rsidRDefault="00782CB4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0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v.andronov@rrost.ru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(8112) 72-44-66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602743001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Ростовский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344003, г. Ростов-на-Дону,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Города Волос, д.42/105, офис 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Мальцев Игорь Владимирович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rostov@rrost.ru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616543001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Самарский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443110, г. Самара,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Ново-Садовая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8162A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дом 17, этаж 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Лихварева Ольга Николаевна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samara@rrost.ru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(846) </w:t>
            </w:r>
            <w:r w:rsidRPr="00D70A6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993-87-25, 993-87-26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631643001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Саратовский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410004, Саратовская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Саратов,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Горшенин Олег Владимирович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66B9E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saratov@rrost.ru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(8452) 29-32-36, (8452) 57-28-94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645443001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Сахалинский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693020, Сахалинская обл.,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г. Южно-Сахалинск, ул. К.Маркса, 20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Петренко Игорь Владимирович</w:t>
            </w:r>
          </w:p>
          <w:p w:rsidR="00B15022" w:rsidRPr="00A2741F" w:rsidRDefault="00782CB4" w:rsidP="00B15022">
            <w:pPr>
              <w:spacing w:line="300" w:lineRule="atLeast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1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i.petrenko@mail.rrost.ru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(4242) 43-51-43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(4242) 43-51-43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650102001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Северо-Западный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194044, г. Санкт-Петербург,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Беловодский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переулок, дом 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Иванов Александр Владимирович</w:t>
            </w:r>
          </w:p>
          <w:p w:rsidR="00B15022" w:rsidRPr="00A2741F" w:rsidRDefault="00782CB4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2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spb@rrost.ru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424-21-22, (812) 401-63-10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401-63-11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1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Смоленский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214013, Смоленская область, город Смоленск, улица Кирова, 22 Б, оф. 58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Шутов Дмитрий Владимирович</w:t>
            </w:r>
          </w:p>
          <w:p w:rsidR="00B15022" w:rsidRPr="00A2741F" w:rsidRDefault="00782CB4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d.shutov@rrost.ru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4812) 32-10-20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673243001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Сосновоборский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188544,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Ленинградская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Сосновый Бор, ул. Петра Великого, 9, пом. 303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Андреева Надежда Георгиевна</w:t>
            </w:r>
          </w:p>
          <w:p w:rsidR="00B15022" w:rsidRPr="00A2741F" w:rsidRDefault="00782CB4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4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n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andreeva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@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rrost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ru</w:t>
              </w:r>
            </w:hyperlink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472643001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Ставропольский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355037, Ставропольский край, г. Ставрополь,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Доваторцев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36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Алексеенко Андрей Леонидович</w:t>
            </w:r>
          </w:p>
          <w:p w:rsidR="00B15022" w:rsidRPr="00A2741F" w:rsidRDefault="00782CB4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5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alekseenko@mail.rrost.ru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(865-2) 77-07-13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263503001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Тамбовский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392000, г. Тамбов, 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.Д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ержавинская, д.16 а,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40,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416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Челенкова Виктория Станиславовна</w:t>
            </w:r>
          </w:p>
          <w:p w:rsidR="00B15022" w:rsidRPr="00A2741F" w:rsidRDefault="00782CB4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6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Tambov@mail.rrost.ru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682943001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Тульский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300041, Тульская область, г. Тула, ул. Менделеевская, д.1, офис 501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Авдеева Елена Львовна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tula@rrost.ru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262626"/>
                <w:sz w:val="20"/>
                <w:szCs w:val="20"/>
              </w:rPr>
              <w:t>(4872) 30-71-23, 70-00-64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(4872) 30-71-23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710743001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Ульяновский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432011, г. Ульяновск,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Спасская, д. 5, комн. 72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Мазанова Светлана Владиславовна</w:t>
            </w:r>
          </w:p>
          <w:p w:rsidR="00B15022" w:rsidRPr="00A2741F" w:rsidRDefault="00782CB4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ulyanovsk@mail.rrost.ru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732503001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 «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АэроАвкар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196066,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.С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анкт-Петербург, Московский проспект, д.212, литера А, помещение 1001-1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Шафир Александр Романович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avkar.spb@rrost.ru</w:t>
            </w:r>
            <w:r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371-98-68, (812) 373-54-24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373-54-24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781043001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Челябинский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454091, г. Челябинск,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Маркса, д.54, оф. 506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Седанова Людмила Васильевна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chel@rrost.ru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(351) 239-02-26, (351) 266-47-70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(351) 239-02-25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745343001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Шереметьевский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141426, г. Химки, Аэропорт Шереметьево - 1,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Авиационная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корпус 6, офис 107 Центр Подготовки Авиационного персонала (ЦПАП) ПАО "Аэрофлот"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Морозова Татьяна Викторовна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F043C3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t.morozova@rrost.ru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(495) 578-36-80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504743001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Электростальский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144002, Московская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Дегтев Сергей Юрьевич</w:t>
            </w:r>
          </w:p>
          <w:p w:rsidR="00B15022" w:rsidRPr="00A2741F" w:rsidRDefault="00782CB4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electrostal@mail.rrost.ru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(496) 577-13-76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505345001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Ярославский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150000, г. Ярославль,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Трефолева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17/14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Николаев Владимир Анатольевич</w:t>
            </w:r>
          </w:p>
          <w:p w:rsidR="00B15022" w:rsidRPr="00A2741F" w:rsidRDefault="00782CB4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9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yaroslavl@mail.rrost.ru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(4852) 32-83-15, (4852) 32-89-49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760432001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</w:tbl>
    <w:p w:rsidR="00B15022" w:rsidRPr="00A2741F" w:rsidRDefault="00B15022" w:rsidP="00B15022">
      <w:pPr>
        <w:rPr>
          <w:rFonts w:asciiTheme="minorHAnsi" w:hAnsiTheme="minorHAnsi" w:cstheme="minorHAnsi"/>
          <w:sz w:val="20"/>
          <w:szCs w:val="20"/>
        </w:rPr>
      </w:pPr>
    </w:p>
    <w:p w:rsidR="00B15022" w:rsidRPr="00A2741F" w:rsidRDefault="00B15022" w:rsidP="00B15022">
      <w:pPr>
        <w:jc w:val="both"/>
        <w:rPr>
          <w:rFonts w:asciiTheme="minorHAnsi" w:hAnsiTheme="minorHAnsi" w:cstheme="minorHAnsi"/>
          <w:sz w:val="20"/>
          <w:szCs w:val="20"/>
        </w:rPr>
      </w:pPr>
      <w:r w:rsidRPr="00A2741F">
        <w:rPr>
          <w:rFonts w:asciiTheme="minorHAnsi" w:hAnsiTheme="minorHAnsi" w:cstheme="minorHAnsi"/>
          <w:sz w:val="20"/>
          <w:szCs w:val="20"/>
        </w:rPr>
        <w:t xml:space="preserve">*включение/исключение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является исключенным.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B15022" w:rsidRPr="00A2741F" w:rsidRDefault="00B15022" w:rsidP="00B15022">
      <w:pPr>
        <w:rPr>
          <w:rFonts w:asciiTheme="minorHAnsi" w:hAnsiTheme="minorHAnsi" w:cstheme="minorHAnsi"/>
          <w:sz w:val="20"/>
          <w:szCs w:val="20"/>
        </w:rPr>
      </w:pPr>
    </w:p>
    <w:p w:rsidR="00B15022" w:rsidRPr="00A2741F" w:rsidRDefault="00B15022" w:rsidP="00B15022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b/>
          <w:sz w:val="20"/>
          <w:szCs w:val="20"/>
        </w:rPr>
        <w:t>От Стороны 3 _______________/Жизненко О.М.</w:t>
      </w:r>
    </w:p>
    <w:p w:rsidR="00B15022" w:rsidRPr="00A2741F" w:rsidRDefault="00B15022" w:rsidP="00B15022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i/>
          <w:sz w:val="20"/>
          <w:szCs w:val="20"/>
        </w:rPr>
        <w:t xml:space="preserve">Настоящее Приложение к  </w:t>
      </w:r>
      <w:r w:rsidR="00AA2239">
        <w:rPr>
          <w:rFonts w:asciiTheme="minorHAnsi" w:hAnsiTheme="minorHAnsi" w:cstheme="minorHAnsi"/>
          <w:i/>
          <w:sz w:val="20"/>
          <w:szCs w:val="20"/>
        </w:rPr>
        <w:t>Дополнительному соглашению</w:t>
      </w:r>
      <w:r w:rsidRPr="00A2741F">
        <w:rPr>
          <w:rFonts w:asciiTheme="minorHAnsi" w:hAnsiTheme="minorHAnsi" w:cstheme="minorHAnsi"/>
          <w:i/>
          <w:sz w:val="20"/>
          <w:szCs w:val="20"/>
        </w:rPr>
        <w:t xml:space="preserve"> совершено  в электронной форме и подписано  квалифицированной электронной подписью лица, имеющего право действовать без доверенности от имени соответствующей Стороны, и заверенному печатью Стороны</w:t>
      </w:r>
    </w:p>
    <w:p w:rsidR="00B15022" w:rsidRDefault="00B15022" w:rsidP="00C04A1A">
      <w:pPr>
        <w:jc w:val="right"/>
        <w:rPr>
          <w:sz w:val="22"/>
        </w:rPr>
      </w:pPr>
    </w:p>
    <w:p w:rsidR="00B15022" w:rsidRPr="00B15022" w:rsidRDefault="00B15022" w:rsidP="00C04A1A">
      <w:pPr>
        <w:jc w:val="right"/>
        <w:rPr>
          <w:sz w:val="22"/>
        </w:rPr>
      </w:pPr>
    </w:p>
    <w:p w:rsidR="009E1949" w:rsidRDefault="009E1949">
      <w:pPr>
        <w:rPr>
          <w:b/>
        </w:rPr>
      </w:pPr>
      <w:r>
        <w:rPr>
          <w:bCs/>
        </w:rPr>
        <w:br w:type="page"/>
      </w:r>
    </w:p>
    <w:p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lastRenderedPageBreak/>
        <w:t xml:space="preserve">Перечень мест выполнения Стороной 4 в качестве Трансфер-агента функций по приему 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5"/>
        <w:gridCol w:w="3686"/>
        <w:gridCol w:w="4537"/>
      </w:tblGrid>
      <w:tr w:rsidR="008F4F71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№</w:t>
            </w:r>
          </w:p>
          <w:p w:rsidR="008F4F71" w:rsidRDefault="008F4F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proofErr w:type="gramStart"/>
            <w:r>
              <w:t>Адрес Пункта приема документов включая</w:t>
            </w:r>
            <w:proofErr w:type="gramEnd"/>
            <w:r>
              <w:t xml:space="preserve">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71" w:rsidRDefault="008F4F71">
            <w:pPr>
              <w:jc w:val="center"/>
            </w:pPr>
          </w:p>
          <w:p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Петров Константин Сергеевич</w:t>
            </w:r>
          </w:p>
          <w:p w:rsidR="008F4F71" w:rsidRDefault="008F4F71">
            <w:r>
              <w:t xml:space="preserve"> тел: +7(495)787-44-83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Бутаков Андрей Валерьевич</w:t>
            </w:r>
          </w:p>
          <w:p w:rsidR="008F4F71" w:rsidRDefault="008F4F71">
            <w:r>
              <w:t xml:space="preserve"> тел: +7(8182) 23-00-73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Тимофеев Дмитрий Юрьевич</w:t>
            </w:r>
          </w:p>
          <w:p w:rsidR="008F4F71" w:rsidRDefault="008F4F71">
            <w:r>
              <w:t xml:space="preserve"> тел: +7(3852)56-01-06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308000, </w:t>
            </w:r>
            <w:proofErr w:type="gramStart"/>
            <w:r>
              <w:t>Белгородская</w:t>
            </w:r>
            <w:proofErr w:type="gramEnd"/>
            <w:r>
              <w:t xml:space="preserve">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 (4722) 23-28-14, факс: + 7 (4722) 27-95-37;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394006, </w:t>
            </w:r>
            <w:proofErr w:type="gramStart"/>
            <w:r>
              <w:t>Воронежская</w:t>
            </w:r>
            <w:proofErr w:type="gramEnd"/>
            <w:r>
              <w:t xml:space="preserve">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+7(473) 277-20-94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«Газнефтемашрегистр» филиал АО ВТБ Регистратор в г</w:t>
            </w:r>
            <w:proofErr w:type="gramStart"/>
            <w:r>
              <w:t>.В</w:t>
            </w:r>
            <w:proofErr w:type="gramEnd"/>
            <w:r>
              <w:t>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Вишневская Татьяна Борисовна</w:t>
            </w:r>
          </w:p>
          <w:p w:rsidR="008F4F71" w:rsidRDefault="008F4F71">
            <w:r>
              <w:t xml:space="preserve"> тел: +7(8442)38-15-45, 38-53-26; факс: +7(8442)38-68-58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Дёмина Елена Валерьевна</w:t>
            </w:r>
          </w:p>
          <w:p w:rsidR="008F4F71" w:rsidRDefault="008F4F71">
            <w:r>
              <w:t xml:space="preserve"> тел: +7(3952)34-33-65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420107, Республика Татарстан, г. Казань, ул. </w:t>
            </w:r>
            <w:proofErr w:type="spellStart"/>
            <w:r>
              <w:t>Хади</w:t>
            </w:r>
            <w:proofErr w:type="spellEnd"/>
            <w:r>
              <w:t xml:space="preserve"> </w:t>
            </w:r>
            <w:proofErr w:type="spellStart"/>
            <w:r>
              <w:t>Такташа</w:t>
            </w:r>
            <w:proofErr w:type="spellEnd"/>
            <w: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Нигматуллина</w:t>
            </w:r>
            <w:proofErr w:type="spellEnd"/>
            <w:r>
              <w:t xml:space="preserve"> Лилия </w:t>
            </w:r>
            <w:proofErr w:type="spellStart"/>
            <w:r>
              <w:t>Сагитовна</w:t>
            </w:r>
            <w:proofErr w:type="spellEnd"/>
          </w:p>
          <w:p w:rsidR="008F4F71" w:rsidRDefault="008F4F71">
            <w:r>
              <w:t xml:space="preserve"> тел: +7(843) 258-75-06;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236006, </w:t>
            </w:r>
            <w:proofErr w:type="gramStart"/>
            <w:r>
              <w:t>Калининградская</w:t>
            </w:r>
            <w:proofErr w:type="gramEnd"/>
            <w:r>
              <w:t xml:space="preserve">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Сёмина Елена Валерьевна</w:t>
            </w:r>
          </w:p>
          <w:p w:rsidR="008F4F71" w:rsidRDefault="008F4F71">
            <w:r>
              <w:t xml:space="preserve"> тел: +7(4012)350-125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Полторацкий Георгий Борисович</w:t>
            </w:r>
          </w:p>
          <w:p w:rsidR="008F4F71" w:rsidRDefault="008F4F71">
            <w:r>
              <w:t xml:space="preserve"> тел: +7(4842)56-31-90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Башкирова Наталья Александровна</w:t>
            </w:r>
          </w:p>
          <w:p w:rsidR="008F4F71" w:rsidRDefault="008F4F71">
            <w:r>
              <w:t xml:space="preserve"> тел: +7(4942)494-840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350020, Краснодарский край, г. Краснодар, ул. </w:t>
            </w:r>
            <w:proofErr w:type="gramStart"/>
            <w:r>
              <w:t>Красная</w:t>
            </w:r>
            <w:proofErr w:type="gramEnd"/>
            <w:r>
              <w:t>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Иванча Елена Викторовна</w:t>
            </w:r>
          </w:p>
          <w:p w:rsidR="008F4F71" w:rsidRDefault="008F4F71">
            <w:r>
              <w:t xml:space="preserve"> тел: +7(861)215-29-11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Ильютчик Надежда Ивановна</w:t>
            </w:r>
          </w:p>
          <w:p w:rsidR="008F4F71" w:rsidRDefault="008F4F71">
            <w:r>
              <w:t xml:space="preserve"> тел: +7(391)281-01-45, +7(391)229-53-57, факс: +7(391)229-53-56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Константинов Роман Евгеньевич</w:t>
            </w:r>
          </w:p>
          <w:p w:rsidR="008F4F71" w:rsidRDefault="008F4F71">
            <w:r>
              <w:t xml:space="preserve"> тел: +7(903)549-86-97, +7(903)725-96-04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603000, </w:t>
            </w:r>
            <w:proofErr w:type="gramStart"/>
            <w:r>
              <w:t>Нижегородская</w:t>
            </w:r>
            <w:proofErr w:type="gramEnd"/>
            <w:r>
              <w:t xml:space="preserve">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Голубков Григорий Андреевич</w:t>
            </w:r>
          </w:p>
          <w:p w:rsidR="008F4F71" w:rsidRDefault="008F4F71">
            <w:r>
              <w:t xml:space="preserve"> тел: +7(831)430-11-33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630132, </w:t>
            </w:r>
            <w:proofErr w:type="gramStart"/>
            <w:r>
              <w:t>Новосибирская</w:t>
            </w:r>
            <w:proofErr w:type="gramEnd"/>
            <w:r>
              <w:t xml:space="preserve">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Тараненко Лариса Викторовна</w:t>
            </w:r>
          </w:p>
          <w:p w:rsidR="008F4F71" w:rsidRDefault="008F4F71">
            <w:r>
              <w:t xml:space="preserve"> тел: +7(923)227-92-74; факс: +7(383) 201-08-26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644122, Омская обл., г</w:t>
            </w:r>
            <w:proofErr w:type="gramStart"/>
            <w:r>
              <w:t>.О</w:t>
            </w:r>
            <w:proofErr w:type="gramEnd"/>
            <w:r>
              <w:t>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Гаранин Евгений Геннадьевич</w:t>
            </w:r>
          </w:p>
          <w:p w:rsidR="008F4F71" w:rsidRDefault="008F4F71">
            <w:r>
              <w:t xml:space="preserve"> тел: +7(3812)220-360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Федорук Наталья Юрьевна</w:t>
            </w:r>
          </w:p>
          <w:p w:rsidR="008F4F71" w:rsidRDefault="008F4F71">
            <w:r>
              <w:t xml:space="preserve"> тел: +7(3532)78-12-59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Дубровина Галина Владимировна</w:t>
            </w:r>
          </w:p>
          <w:p w:rsidR="008F4F71" w:rsidRDefault="008F4F71">
            <w:r>
              <w:t xml:space="preserve"> тел: +7(8412)66-00-51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Миридонова Анна Валерьевна</w:t>
            </w:r>
          </w:p>
          <w:p w:rsidR="008F4F71" w:rsidRDefault="008F4F71">
            <w:r>
              <w:t xml:space="preserve"> тел: +7(342)257-57-62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Стеблянская Яна Валерьевна</w:t>
            </w:r>
          </w:p>
          <w:p w:rsidR="008F4F71" w:rsidRDefault="008F4F71">
            <w:r>
              <w:t xml:space="preserve"> тел: +7(8772)52-51-09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344010, Ростовская обл., г</w:t>
            </w:r>
            <w:proofErr w:type="gramStart"/>
            <w:r>
              <w:t>.Р</w:t>
            </w:r>
            <w:proofErr w:type="gramEnd"/>
            <w:r>
              <w:t xml:space="preserve">остов-на-Дону, </w:t>
            </w:r>
            <w:proofErr w:type="spellStart"/>
            <w:r>
              <w:t>пр-т</w:t>
            </w:r>
            <w:proofErr w:type="spellEnd"/>
            <w:r>
              <w:t xml:space="preserve">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Карамушка Людмила Владимировна</w:t>
            </w:r>
          </w:p>
          <w:p w:rsidR="008F4F71" w:rsidRDefault="008F4F71">
            <w:r>
              <w:t xml:space="preserve"> тел: +7(863)232-57-69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Сахно Ольга Александровна</w:t>
            </w:r>
          </w:p>
          <w:p w:rsidR="008F4F71" w:rsidRDefault="008F4F71">
            <w:r>
              <w:t xml:space="preserve"> тел: +7(4242)72-62-43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197342, г. Санкт-Петербург, ул. </w:t>
            </w:r>
            <w:proofErr w:type="spellStart"/>
            <w:r>
              <w:t>Белоостровская</w:t>
            </w:r>
            <w:proofErr w:type="spellEnd"/>
            <w:r>
              <w:t>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Чураков Дмитрий Николаевич</w:t>
            </w:r>
          </w:p>
          <w:p w:rsidR="008F4F71" w:rsidRDefault="008F4F71">
            <w:r>
              <w:t xml:space="preserve"> тел: +7(812)380-66-01/02/03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40701810280050000001 </w:t>
            </w:r>
            <w:r>
              <w:br/>
              <w:t>в Филиал ОПЕРУ Банк ВТБ (ПАО) 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Бышевский Александр Геннадьевич</w:t>
            </w:r>
          </w:p>
          <w:p w:rsidR="008F4F71" w:rsidRDefault="008F4F71">
            <w:r>
              <w:t xml:space="preserve"> тел: +7(4812)38-31-12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proofErr w:type="gramStart"/>
            <w:r>
              <w:t>354000, Краснодарский край, г. Сочи, ул. Северная, д.12, корп. 2.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Пугачев Александр Владимирович</w:t>
            </w:r>
          </w:p>
          <w:p w:rsidR="008F4F71" w:rsidRDefault="008F4F71">
            <w:r>
              <w:t xml:space="preserve"> тел: +7(862)264-81-85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«Стабильность» АО ВТБ Регистратор в г</w:t>
            </w:r>
            <w:proofErr w:type="gramStart"/>
            <w:r>
              <w:t>.С</w:t>
            </w:r>
            <w:proofErr w:type="gramEnd"/>
            <w:r>
              <w:t>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proofErr w:type="gramStart"/>
            <w:r>
              <w:t>410028, Саратовская обл., г. Саратов, ул. Соборная, д.9, 8-ой этаж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Плотников Артем Сергеевич</w:t>
            </w:r>
          </w:p>
          <w:p w:rsidR="008F4F71" w:rsidRDefault="008F4F71">
            <w:r>
              <w:t xml:space="preserve"> тел: +7(8452)57-29-30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Спинко Александр Николаевич</w:t>
            </w:r>
          </w:p>
          <w:p w:rsidR="008F4F71" w:rsidRDefault="008F4F71">
            <w:r>
              <w:t xml:space="preserve"> тел: +7(8652)56-28-84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634029, </w:t>
            </w:r>
            <w:proofErr w:type="gramStart"/>
            <w:r>
              <w:t>Томская</w:t>
            </w:r>
            <w:proofErr w:type="gramEnd"/>
            <w:r>
              <w:t xml:space="preserve">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Сергейчик Сергей Иванович</w:t>
            </w:r>
          </w:p>
          <w:p w:rsidR="008F4F71" w:rsidRDefault="008F4F71">
            <w:r>
              <w:t xml:space="preserve"> тел: +7(3822)52-63-20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445051, Самарская обл., г. Тольятти, Автозаводский район, ул. Фрунзе, д. 8,</w:t>
            </w:r>
          </w:p>
          <w:p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Сульетова Татьяна Владимировна</w:t>
            </w:r>
          </w:p>
          <w:p w:rsidR="008F4F71" w:rsidRDefault="008F4F71">
            <w:r>
              <w:t xml:space="preserve"> тел: +7(8482)555-240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Алексеева Юлия Андреевна</w:t>
            </w:r>
          </w:p>
          <w:p w:rsidR="008F4F71" w:rsidRDefault="008F4F71">
            <w:r>
              <w:t xml:space="preserve"> тел: +7(345)235-37-62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Шабалина Венера </w:t>
            </w:r>
            <w:proofErr w:type="spellStart"/>
            <w:r>
              <w:t>Римовна</w:t>
            </w:r>
            <w:proofErr w:type="spellEnd"/>
          </w:p>
          <w:p w:rsidR="008F4F71" w:rsidRDefault="008F4F71">
            <w:r>
              <w:t xml:space="preserve"> тел: +7(347)238-33-95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Букреева Юлия Леонидовна</w:t>
            </w:r>
          </w:p>
          <w:p w:rsidR="008F4F71" w:rsidRDefault="008F4F71">
            <w:r>
              <w:t xml:space="preserve"> тел: +7(351)778-02-25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369000, Карачаево-Черкесская Республика, г</w:t>
            </w:r>
            <w:proofErr w:type="gramStart"/>
            <w:r>
              <w:t>.Ч</w:t>
            </w:r>
            <w:proofErr w:type="gramEnd"/>
            <w:r>
              <w:t>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Денисова Валентина Алексеевна</w:t>
            </w:r>
          </w:p>
          <w:p w:rsidR="008F4F71" w:rsidRDefault="008F4F71">
            <w:r>
              <w:t xml:space="preserve"> тел: +7(8782)26-75-96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Гильджирова</w:t>
            </w:r>
            <w:proofErr w:type="spellEnd"/>
            <w:r>
              <w:t xml:space="preserve"> Елена Владимировна</w:t>
            </w:r>
          </w:p>
          <w:p w:rsidR="008F4F71" w:rsidRDefault="008F4F71">
            <w:r>
              <w:t xml:space="preserve"> тел: +7(84722)6-56-92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677027, Республика Саха (Якутия), г. Якутск, ул. </w:t>
            </w:r>
            <w:r>
              <w:lastRenderedPageBreak/>
              <w:t>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lastRenderedPageBreak/>
              <w:t>Руководитель: Данилова Лидия Дмитриевна</w:t>
            </w:r>
          </w:p>
          <w:p w:rsidR="008F4F71" w:rsidRDefault="008F4F71">
            <w:r>
              <w:lastRenderedPageBreak/>
              <w:t xml:space="preserve"> тел: +7(4112) 32-02-62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lastRenderedPageBreak/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</w:t>
            </w:r>
            <w:r w:rsidR="002858D9">
              <w:lastRenderedPageBreak/>
              <w:t xml:space="preserve">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Гайош Татьяна Вячеславовна</w:t>
            </w:r>
          </w:p>
          <w:p w:rsidR="008F4F71" w:rsidRDefault="008F4F71">
            <w:r>
              <w:t xml:space="preserve"> тел: +7(4852)59-45-99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 w:rsidP="008F4F71">
            <w:r w:rsidRPr="0019260F">
              <w:t xml:space="preserve">183038, </w:t>
            </w:r>
            <w:proofErr w:type="gramStart"/>
            <w:r w:rsidRPr="0019260F">
              <w:t>Мурманская</w:t>
            </w:r>
            <w:proofErr w:type="gramEnd"/>
            <w:r w:rsidRPr="0019260F">
              <w:t xml:space="preserve"> обл., г. Мурманск, пр. Ленина, д.82</w:t>
            </w:r>
          </w:p>
          <w:p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</w:t>
            </w:r>
            <w:bookmarkStart w:id="1" w:name="_GoBack"/>
            <w:bookmarkEnd w:id="1"/>
            <w:r>
              <w:t>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:rsidR="008F4F71" w:rsidRDefault="008F4F71" w:rsidP="008F4F71"/>
    <w:p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8F4F71" w:rsidRDefault="008F4F71" w:rsidP="008F4F71"/>
    <w:p w:rsidR="008F4F71" w:rsidRDefault="008F4F71" w:rsidP="008F4F71"/>
    <w:p w:rsidR="008F4F71" w:rsidRDefault="008F4F71" w:rsidP="008F4F71"/>
    <w:p w:rsidR="008F4F71" w:rsidRPr="002858D9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sectPr w:rsidR="008F4F71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4A3" w:rsidRDefault="004E74A3">
      <w:r>
        <w:separator/>
      </w:r>
    </w:p>
  </w:endnote>
  <w:endnote w:type="continuationSeparator" w:id="0">
    <w:p w:rsidR="004E74A3" w:rsidRDefault="004E7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022" w:rsidRDefault="00B15022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782CB4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782CB4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9C28EF">
      <w:rPr>
        <w:rStyle w:val="ae"/>
        <w:rFonts w:ascii="Arial" w:hAnsi="Arial" w:cs="Arial"/>
        <w:noProof/>
        <w:sz w:val="20"/>
        <w:szCs w:val="20"/>
      </w:rPr>
      <w:t>2</w:t>
    </w:r>
    <w:r w:rsidR="00782CB4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4A3" w:rsidRDefault="004E74A3">
      <w:r>
        <w:separator/>
      </w:r>
    </w:p>
  </w:footnote>
  <w:footnote w:type="continuationSeparator" w:id="0">
    <w:p w:rsidR="004E74A3" w:rsidRDefault="004E7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D1D"/>
    <w:rsid w:val="00344E98"/>
    <w:rsid w:val="00344F9D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13" Type="http://schemas.openxmlformats.org/officeDocument/2006/relationships/hyperlink" Target="mailto:regru@rrost.ru%20%20" TargetMode="External"/><Relationship Id="rId18" Type="http://schemas.openxmlformats.org/officeDocument/2006/relationships/hyperlink" Target="mailto:polukhin@mail.rrost.ru" TargetMode="External"/><Relationship Id="rId26" Type="http://schemas.openxmlformats.org/officeDocument/2006/relationships/hyperlink" Target="mailto:novoross@rrost.ru" TargetMode="External"/><Relationship Id="rId39" Type="http://schemas.openxmlformats.org/officeDocument/2006/relationships/hyperlink" Target="mailto:yaroslavl@mail.rrost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g.rodionova@mail.rrost.ru" TargetMode="External"/><Relationship Id="rId34" Type="http://schemas.openxmlformats.org/officeDocument/2006/relationships/hyperlink" Target="mailto:n.andreeva@rrost.ru" TargetMode="Externa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mailto:vologda@mail.rrost.ru" TargetMode="External"/><Relationship Id="rId25" Type="http://schemas.openxmlformats.org/officeDocument/2006/relationships/hyperlink" Target="mailto:polyanskiy@mail.rrost.ru" TargetMode="External"/><Relationship Id="rId33" Type="http://schemas.openxmlformats.org/officeDocument/2006/relationships/hyperlink" Target="mailto:d.shutov@rrost.ru" TargetMode="External"/><Relationship Id="rId38" Type="http://schemas.openxmlformats.org/officeDocument/2006/relationships/hyperlink" Target="mailto:electrostal@mail.rro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olgograd@rrost.ru" TargetMode="External"/><Relationship Id="rId20" Type="http://schemas.openxmlformats.org/officeDocument/2006/relationships/hyperlink" Target="mailto:kaliningrad@rrost.ru" TargetMode="External"/><Relationship Id="rId29" Type="http://schemas.openxmlformats.org/officeDocument/2006/relationships/hyperlink" Target="mailto:podolsk@mail.rrost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-rnr.ru" TargetMode="External"/><Relationship Id="rId24" Type="http://schemas.openxmlformats.org/officeDocument/2006/relationships/hyperlink" Target="mailto:voinkov@mail.rrost.ru" TargetMode="External"/><Relationship Id="rId32" Type="http://schemas.openxmlformats.org/officeDocument/2006/relationships/hyperlink" Target="mailto:spb@rrost.ru" TargetMode="External"/><Relationship Id="rId37" Type="http://schemas.openxmlformats.org/officeDocument/2006/relationships/hyperlink" Target="mailto:ulyanovsk@mail.rrost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v.olshevskiy@rrost.ru" TargetMode="External"/><Relationship Id="rId23" Type="http://schemas.openxmlformats.org/officeDocument/2006/relationships/hyperlink" Target="mailto:krasnoyarsk@rrost.ru" TargetMode="External"/><Relationship Id="rId28" Type="http://schemas.openxmlformats.org/officeDocument/2006/relationships/hyperlink" Target="mailto:omsk@mail.rrost.ru" TargetMode="External"/><Relationship Id="rId36" Type="http://schemas.openxmlformats.org/officeDocument/2006/relationships/hyperlink" Target="mailto:Tambov@mail.rrost.ru" TargetMode="External"/><Relationship Id="rId10" Type="http://schemas.openxmlformats.org/officeDocument/2006/relationships/hyperlink" Target="mailto:drr@vtbreg.ru" TargetMode="External"/><Relationship Id="rId19" Type="http://schemas.openxmlformats.org/officeDocument/2006/relationships/hyperlink" Target="mailto:irkutsk@mail.rrost.ru" TargetMode="External"/><Relationship Id="rId31" Type="http://schemas.openxmlformats.org/officeDocument/2006/relationships/hyperlink" Target="mailto:i.petrenko@mail.rro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ostatus.ru" TargetMode="External"/><Relationship Id="rId14" Type="http://schemas.openxmlformats.org/officeDocument/2006/relationships/hyperlink" Target="mailto:arh@arh.rrost.ru" TargetMode="External"/><Relationship Id="rId22" Type="http://schemas.openxmlformats.org/officeDocument/2006/relationships/hyperlink" Target="mailto:krasnodar@mail.rrost.ru" TargetMode="External"/><Relationship Id="rId27" Type="http://schemas.openxmlformats.org/officeDocument/2006/relationships/hyperlink" Target="mailto:nsk@nsk.rrost.ru" TargetMode="External"/><Relationship Id="rId30" Type="http://schemas.openxmlformats.org/officeDocument/2006/relationships/hyperlink" Target="mailto:v.andronov@rrost.ru" TargetMode="External"/><Relationship Id="rId35" Type="http://schemas.openxmlformats.org/officeDocument/2006/relationships/hyperlink" Target="mailto:alekseenko@mail.rrost.ru" TargetMode="Externa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9639A-3C3E-4C92-9FD3-0DA54E99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4536</Words>
  <Characters>34724</Characters>
  <Application>Microsoft Office Word</Application>
  <DocSecurity>4</DocSecurity>
  <Lines>289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39182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safonov</cp:lastModifiedBy>
  <cp:revision>2</cp:revision>
  <cp:lastPrinted>2020-02-11T14:34:00Z</cp:lastPrinted>
  <dcterms:created xsi:type="dcterms:W3CDTF">2020-09-22T07:11:00Z</dcterms:created>
  <dcterms:modified xsi:type="dcterms:W3CDTF">2020-09-22T07:11:00Z</dcterms:modified>
</cp:coreProperties>
</file>